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AD5CF" w14:textId="686B4FF2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86AD5D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5D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5D1" w14:textId="77777777" w:rsidR="0055375D" w:rsidRPr="0011603A" w:rsidRDefault="00253AD9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3AD9">
              <w:rPr>
                <w:b/>
                <w:sz w:val="26"/>
                <w:szCs w:val="26"/>
                <w:lang w:val="en-US"/>
              </w:rPr>
              <w:t>203B_145</w:t>
            </w:r>
          </w:p>
        </w:tc>
      </w:tr>
      <w:tr w:rsidR="0055375D" w:rsidRPr="00C44B8B" w14:paraId="086AD5D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5D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5D4" w14:textId="77777777" w:rsidR="0055375D" w:rsidRPr="00253AD9" w:rsidRDefault="00EC095F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253AD9">
              <w:rPr>
                <w:b/>
                <w:sz w:val="26"/>
                <w:szCs w:val="26"/>
                <w:lang w:val="en-US"/>
              </w:rPr>
              <w:t>2217189</w:t>
            </w:r>
            <w:r w:rsidR="0055375D" w:rsidRPr="00253AD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E0468" w14:paraId="3259FF20" w14:textId="77777777" w:rsidTr="0053733C">
        <w:trPr>
          <w:jc w:val="right"/>
        </w:trPr>
        <w:tc>
          <w:tcPr>
            <w:tcW w:w="5500" w:type="dxa"/>
            <w:hideMark/>
          </w:tcPr>
          <w:p w14:paraId="738E3A28" w14:textId="77777777" w:rsidR="006E0468" w:rsidRDefault="006E046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E0468" w:rsidRPr="006A2A48" w14:paraId="4A87482D" w14:textId="77777777" w:rsidTr="0053733C">
        <w:trPr>
          <w:jc w:val="right"/>
        </w:trPr>
        <w:tc>
          <w:tcPr>
            <w:tcW w:w="5500" w:type="dxa"/>
            <w:hideMark/>
          </w:tcPr>
          <w:p w14:paraId="419D4C5C" w14:textId="77777777" w:rsidR="006E0468" w:rsidRPr="006A2A48" w:rsidRDefault="006E0468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E0468" w:rsidRPr="006A2A48" w14:paraId="7871E877" w14:textId="77777777" w:rsidTr="0053733C">
        <w:trPr>
          <w:jc w:val="right"/>
        </w:trPr>
        <w:tc>
          <w:tcPr>
            <w:tcW w:w="5500" w:type="dxa"/>
            <w:hideMark/>
          </w:tcPr>
          <w:p w14:paraId="42E8CF9F" w14:textId="77777777" w:rsidR="006E0468" w:rsidRPr="006A2A48" w:rsidRDefault="006E0468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E0468" w:rsidRPr="006A2A48" w14:paraId="49D70662" w14:textId="77777777" w:rsidTr="0053733C">
        <w:trPr>
          <w:jc w:val="right"/>
        </w:trPr>
        <w:tc>
          <w:tcPr>
            <w:tcW w:w="5500" w:type="dxa"/>
            <w:hideMark/>
          </w:tcPr>
          <w:p w14:paraId="44F0180A" w14:textId="77777777" w:rsidR="006E0468" w:rsidRPr="006A2A48" w:rsidRDefault="006E0468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E0468" w14:paraId="3D29620F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91CB3C5" w14:textId="77777777" w:rsidR="006E0468" w:rsidRDefault="006E046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E0468" w:rsidRPr="006A2A48" w14:paraId="5F94BEDF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77A3BCF3" w14:textId="77777777" w:rsidR="006E0468" w:rsidRPr="006A2A48" w:rsidRDefault="006E0468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86AD5DA" w14:textId="77777777" w:rsidR="0026453A" w:rsidRPr="00697DC5" w:rsidRDefault="0026453A" w:rsidP="0026453A">
      <w:bookmarkStart w:id="1" w:name="_GoBack"/>
      <w:bookmarkEnd w:id="1"/>
    </w:p>
    <w:p w14:paraId="086AD5DB" w14:textId="77777777" w:rsidR="0026453A" w:rsidRPr="00697DC5" w:rsidRDefault="0026453A" w:rsidP="0026453A"/>
    <w:p w14:paraId="086AD5DC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86AD5DD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9315F">
        <w:rPr>
          <w:b/>
          <w:sz w:val="26"/>
          <w:szCs w:val="26"/>
        </w:rPr>
        <w:t>(</w:t>
      </w:r>
      <w:r w:rsidR="00EC095F" w:rsidRPr="003E63C6">
        <w:rPr>
          <w:b/>
          <w:sz w:val="26"/>
          <w:szCs w:val="26"/>
        </w:rPr>
        <w:t>Болт М8х50 оцинкованный</w:t>
      </w:r>
      <w:r w:rsidR="0069315F">
        <w:rPr>
          <w:b/>
          <w:sz w:val="26"/>
          <w:szCs w:val="26"/>
        </w:rPr>
        <w:t>)</w:t>
      </w:r>
      <w:r w:rsidR="003E63C6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86AD5D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86AD5DF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86AD5E0" w14:textId="77777777" w:rsidR="0069315F" w:rsidRDefault="0069315F" w:rsidP="0069315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86AD5E1" w14:textId="77777777" w:rsidR="0069315F" w:rsidRDefault="0069315F" w:rsidP="0069315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86AD5E2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86AD5E3" w14:textId="77777777" w:rsidR="0069315F" w:rsidRDefault="0069315F" w:rsidP="0069315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86AD5E4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86AD5E5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86AD5E6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86AD5E7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86AD5E8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86AD5E9" w14:textId="77777777" w:rsidR="0069315F" w:rsidRDefault="0069315F" w:rsidP="006931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86AD5EA" w14:textId="455AD46B" w:rsidR="0069315F" w:rsidRDefault="0069315F" w:rsidP="0069315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6E046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86AD5EB" w14:textId="77777777" w:rsidR="0069315F" w:rsidRDefault="0069315F" w:rsidP="0069315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86AD5EC" w14:textId="77777777" w:rsidR="0069315F" w:rsidRDefault="0069315F" w:rsidP="0069315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86AD5ED" w14:textId="77777777" w:rsidR="0069315F" w:rsidRDefault="0069315F" w:rsidP="0069315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86AD5EE" w14:textId="77777777" w:rsidR="0069315F" w:rsidRDefault="0069315F" w:rsidP="0069315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86AD5EF" w14:textId="77777777" w:rsidR="0069315F" w:rsidRDefault="0069315F" w:rsidP="0069315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6AD5F0" w14:textId="77777777" w:rsidR="0069315F" w:rsidRDefault="0069315F" w:rsidP="0069315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86AD5F1" w14:textId="77777777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86AD5F2" w14:textId="77777777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86AD5F3" w14:textId="77777777" w:rsidR="0069315F" w:rsidRDefault="0069315F" w:rsidP="0069315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86AD5F4" w14:textId="77777777" w:rsidR="0069315F" w:rsidRDefault="0069315F" w:rsidP="0069315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86AD5F5" w14:textId="77777777" w:rsidR="0069315F" w:rsidRDefault="0069315F" w:rsidP="0069315F">
      <w:pPr>
        <w:spacing w:line="276" w:lineRule="auto"/>
        <w:rPr>
          <w:sz w:val="24"/>
          <w:szCs w:val="24"/>
        </w:rPr>
      </w:pPr>
    </w:p>
    <w:p w14:paraId="086AD5F6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86AD5F7" w14:textId="77777777" w:rsidR="0069315F" w:rsidRDefault="0069315F" w:rsidP="006931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6AD5F8" w14:textId="77777777" w:rsidR="0069315F" w:rsidRDefault="0069315F" w:rsidP="006931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6AD5F9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86AD5FA" w14:textId="77777777" w:rsidR="0069315F" w:rsidRDefault="0069315F" w:rsidP="006931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86AD5FB" w14:textId="77777777" w:rsidR="0069315F" w:rsidRDefault="0069315F" w:rsidP="006931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6AD5FC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86AD5FD" w14:textId="77777777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86AD5FE" w14:textId="77777777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86AD5FF" w14:textId="77777777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86AD600" w14:textId="77777777" w:rsidR="0069315F" w:rsidRDefault="0069315F" w:rsidP="006931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86AD601" w14:textId="77777777" w:rsidR="0069315F" w:rsidRDefault="0069315F" w:rsidP="0069315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86AD602" w14:textId="77777777" w:rsidR="0069315F" w:rsidRDefault="0069315F" w:rsidP="0069315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86AD603" w14:textId="77777777" w:rsidR="0069315F" w:rsidRDefault="0069315F" w:rsidP="0069315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86AD604" w14:textId="725034A3" w:rsidR="0069315F" w:rsidRDefault="0069315F" w:rsidP="006931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6E046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86AD605" w14:textId="77777777" w:rsidR="0069315F" w:rsidRDefault="0069315F" w:rsidP="0069315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86AD606" w14:textId="77777777" w:rsidR="0069315F" w:rsidRDefault="0069315F" w:rsidP="0069315F">
      <w:pPr>
        <w:rPr>
          <w:sz w:val="26"/>
          <w:szCs w:val="26"/>
        </w:rPr>
      </w:pPr>
    </w:p>
    <w:p w14:paraId="086AD607" w14:textId="77777777" w:rsidR="0069315F" w:rsidRDefault="0069315F" w:rsidP="0069315F">
      <w:pPr>
        <w:rPr>
          <w:sz w:val="26"/>
          <w:szCs w:val="26"/>
        </w:rPr>
      </w:pPr>
    </w:p>
    <w:p w14:paraId="52ED1AEE" w14:textId="77777777" w:rsidR="006E0468" w:rsidRPr="00CB6078" w:rsidRDefault="006E0468" w:rsidP="006E046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D2EF207" w14:textId="77777777" w:rsidR="006E0468" w:rsidRPr="00CB6078" w:rsidRDefault="006E0468" w:rsidP="006E0468">
      <w:pPr>
        <w:ind w:firstLine="0"/>
        <w:rPr>
          <w:sz w:val="26"/>
          <w:szCs w:val="26"/>
        </w:rPr>
      </w:pPr>
    </w:p>
    <w:p w14:paraId="086AD60A" w14:textId="77777777" w:rsidR="008F73A3" w:rsidRPr="00697DC5" w:rsidRDefault="008F73A3" w:rsidP="0069315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A56DA" w14:textId="77777777" w:rsidR="004F49CC" w:rsidRDefault="004F49CC">
      <w:r>
        <w:separator/>
      </w:r>
    </w:p>
  </w:endnote>
  <w:endnote w:type="continuationSeparator" w:id="0">
    <w:p w14:paraId="16D134F1" w14:textId="77777777" w:rsidR="004F49CC" w:rsidRDefault="004F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6EEF7" w14:textId="77777777" w:rsidR="004F49CC" w:rsidRDefault="004F49CC">
      <w:r>
        <w:separator/>
      </w:r>
    </w:p>
  </w:footnote>
  <w:footnote w:type="continuationSeparator" w:id="0">
    <w:p w14:paraId="36F56AE5" w14:textId="77777777" w:rsidR="004F49CC" w:rsidRDefault="004F4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AD60F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86AD61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5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AD9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3C6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81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9CC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BCE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15F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468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D83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5FEE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461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3E0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E4E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95F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A15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A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CD19-443F-41CD-BD3E-4C0BA94D6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A2F76F-01BC-49C5-B5B5-0DF1B65240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1FE33BF-9B70-4537-9C60-453364DB6B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6A9E4-2717-421B-BE2C-8F58B3BC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2016-09-28T10:00:00Z</dcterms:created>
  <dcterms:modified xsi:type="dcterms:W3CDTF">2016-09-28T11:18:00Z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